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F12AFA" w:rsidRPr="00226F4A" w:rsidTr="00CF781C">
        <w:tc>
          <w:tcPr>
            <w:tcW w:w="2137" w:type="dxa"/>
            <w:shd w:val="clear" w:color="auto" w:fill="auto"/>
            <w:vAlign w:val="bottom"/>
          </w:tcPr>
          <w:p w:rsidR="00F12AFA" w:rsidRPr="00226F4A" w:rsidRDefault="00F12AFA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>
            <w:r w:rsidRPr="00226F4A">
              <w:rPr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176" w:type="dxa"/>
            <w:shd w:val="clear" w:color="auto" w:fill="auto"/>
            <w:vAlign w:val="bottom"/>
          </w:tcPr>
          <w:p w:rsidR="00F12AFA" w:rsidRPr="00226F4A" w:rsidRDefault="00F12AFA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12AFA" w:rsidRPr="00226F4A" w:rsidRDefault="00F12AFA" w:rsidP="00076782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…….……… 201</w:t>
            </w:r>
            <w:r w:rsidR="009D32B5">
              <w:rPr>
                <w:sz w:val="16"/>
              </w:rPr>
              <w:t>9</w:t>
            </w:r>
            <w:r w:rsidRPr="00226F4A">
              <w:rPr>
                <w:sz w:val="16"/>
              </w:rPr>
              <w:t xml:space="preserve"> r.</w:t>
            </w:r>
          </w:p>
        </w:tc>
      </w:tr>
      <w:tr w:rsidR="00F12AFA" w:rsidRPr="00226F4A" w:rsidTr="00CF781C">
        <w:tc>
          <w:tcPr>
            <w:tcW w:w="2137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data</w:t>
            </w:r>
          </w:p>
        </w:tc>
      </w:tr>
    </w:tbl>
    <w:p w:rsidR="00F12AFA" w:rsidRPr="00B639BB" w:rsidRDefault="00F12AFA" w:rsidP="00F12AFA">
      <w:pPr>
        <w:rPr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F12AFA" w:rsidRPr="00226F4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>
            <w:pPr>
              <w:rPr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>
            <w:pPr>
              <w:rPr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FA" w:rsidRPr="00226F4A" w:rsidRDefault="00F12AFA" w:rsidP="00CF781C">
            <w:pPr>
              <w:jc w:val="center"/>
              <w:rPr>
                <w:b/>
                <w:sz w:val="18"/>
              </w:rPr>
            </w:pPr>
            <w:r w:rsidRPr="00226F4A">
              <w:rPr>
                <w:b/>
                <w:sz w:val="18"/>
              </w:rPr>
              <w:t xml:space="preserve">przewodniczący ZP / członek ZP </w:t>
            </w:r>
            <w:r w:rsidRPr="00226F4A">
              <w:rPr>
                <w:b/>
                <w:sz w:val="18"/>
                <w:vertAlign w:val="superscript"/>
              </w:rPr>
              <w:t>1</w:t>
            </w:r>
          </w:p>
        </w:tc>
      </w:tr>
      <w:tr w:rsidR="00F12AFA" w:rsidRPr="00226F4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sz w:val="16"/>
                <w:szCs w:val="14"/>
              </w:rPr>
            </w:pPr>
            <w:r w:rsidRPr="00226F4A">
              <w:rPr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F12AFA" w:rsidRPr="00B639BB" w:rsidRDefault="00F12AFA" w:rsidP="00F12AFA">
      <w:pPr>
        <w:rPr>
          <w:sz w:val="18"/>
        </w:rPr>
      </w:pPr>
    </w:p>
    <w:p w:rsidR="00F12AFA" w:rsidRDefault="00F12AFA" w:rsidP="00F12AFA">
      <w:pPr>
        <w:shd w:val="clear" w:color="auto" w:fill="D9D9D9"/>
        <w:jc w:val="center"/>
        <w:rPr>
          <w:b/>
          <w:smallCaps/>
          <w:sz w:val="20"/>
          <w:vertAlign w:val="superscript"/>
        </w:rPr>
      </w:pPr>
      <w:r>
        <w:rPr>
          <w:b/>
          <w:smallCaps/>
          <w:sz w:val="20"/>
        </w:rPr>
        <w:t>Karta indywidualnej oceny</w:t>
      </w:r>
      <w:r w:rsidRPr="002529B7">
        <w:rPr>
          <w:b/>
          <w:smallCaps/>
          <w:sz w:val="20"/>
        </w:rPr>
        <w:t xml:space="preserve"> części ustnej egzaminu maturalnego z języka</w:t>
      </w:r>
      <w:r>
        <w:rPr>
          <w:smallCaps/>
          <w:sz w:val="20"/>
        </w:rPr>
        <w:t xml:space="preserve"> ………………...….....……</w:t>
      </w:r>
      <w:r w:rsidRPr="002529B7">
        <w:rPr>
          <w:smallCaps/>
          <w:sz w:val="20"/>
        </w:rPr>
        <w:t>…</w:t>
      </w:r>
      <w:r>
        <w:rPr>
          <w:smallCaps/>
          <w:sz w:val="20"/>
        </w:rPr>
        <w:t xml:space="preserve"> </w:t>
      </w:r>
      <w:r>
        <w:rPr>
          <w:b/>
          <w:smallCaps/>
          <w:sz w:val="20"/>
          <w:vertAlign w:val="superscript"/>
        </w:rPr>
        <w:t>2</w:t>
      </w:r>
    </w:p>
    <w:p w:rsidR="00F12AFA" w:rsidRPr="00F12AFA" w:rsidRDefault="00F12AFA" w:rsidP="00F12AFA">
      <w:pPr>
        <w:shd w:val="clear" w:color="auto" w:fill="D9D9D9"/>
        <w:jc w:val="center"/>
        <w:rPr>
          <w:smallCaps/>
          <w:sz w:val="20"/>
        </w:rPr>
      </w:pPr>
      <w:r w:rsidRPr="00F12AFA">
        <w:rPr>
          <w:b/>
          <w:smallCaps/>
          <w:sz w:val="20"/>
        </w:rPr>
        <w:t>(Egzamin bez określania poziomu)</w:t>
      </w:r>
    </w:p>
    <w:p w:rsidR="00F12AFA" w:rsidRDefault="00F12AFA" w:rsidP="00F12AFA">
      <w:pPr>
        <w:jc w:val="both"/>
        <w:rPr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1E4DB2" w:rsidRDefault="00E64A4C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4DB2" w:rsidTr="00492D83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1E4DB2" w:rsidRPr="00480A21" w:rsidTr="000638FF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1E4DB2" w:rsidP="002172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</w:t>
                  </w:r>
                  <w:r w:rsidR="00217259" w:rsidRPr="00D25B31">
                    <w:rPr>
                      <w:b/>
                      <w:bCs/>
                      <w:sz w:val="20"/>
                      <w:szCs w:val="20"/>
                    </w:rPr>
                    <w:t>a</w:t>
                  </w:r>
                  <w:r w:rsidRPr="00D25B31">
                    <w:rPr>
                      <w:b/>
                      <w:bCs/>
                      <w:sz w:val="20"/>
                      <w:szCs w:val="20"/>
                    </w:rPr>
                    <w:t>nie 1.</w:t>
                  </w:r>
                  <w:r w:rsidR="00D25B31" w:rsidRPr="00D25B31">
                    <w:rPr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1E4DB2" w:rsidP="000638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2.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9D32B5" w:rsidP="000638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3869055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438150" cy="227330"/>
                            <wp:effectExtent l="0" t="4445" r="0" b="0"/>
                            <wp:wrapNone/>
                            <wp:docPr id="76" name="Text Box 1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38150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218D3" w:rsidRDefault="008218D3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13" o:spid="_x0000_s1026" type="#_x0000_t202" style="position:absolute;left:0;text-align:left;margin-left:304.65pt;margin-top:2.2pt;width:34.5pt;height:1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2qDhAIAABE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" stroked="f">
                            <v:textbox>
                              <w:txbxContent>
                                <w:p w:rsidR="008218D3" w:rsidRDefault="008218D3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4445" r="0" b="2540"/>
                            <wp:wrapNone/>
                            <wp:docPr id="75" name="Text Box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Zadanie</w:t>
                                              </w:r>
                                              <w:r w:rsidR="00492D83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 xml:space="preserve"> </w:t>
                                              </w: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1</w:t>
                                              </w:r>
                                              <w:r w:rsidR="00492D83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Zadanie 2</w:t>
                                              </w:r>
                                              <w:r w:rsidR="00492D83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Zadanie 3</w:t>
                                              </w:r>
                                              <w:r w:rsidR="00492D83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1E4DB2" w:rsidRPr="00492D83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1E4DB2" w:rsidRPr="00492D83" w:rsidRDefault="001E4DB2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1E4DB2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:rsidR="001E4DB2" w:rsidRPr="00492D83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1E4DB2" w:rsidRPr="00492D83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492D83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492D83" w:rsidRPr="00952E76" w:rsidRDefault="00492D83" w:rsidP="000638FF">
                                              <w:pPr>
                                                <w:rPr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952E76">
                                                <w:rPr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492D83" w:rsidRPr="001B29A8" w:rsidRDefault="00492D83" w:rsidP="000638FF">
                                              <w:pPr>
                                                <w:rPr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1E4DB2" w:rsidRPr="002A7F50" w:rsidRDefault="001E4DB2" w:rsidP="001E4DB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8" o:spid="_x0000_s1027" type="#_x0000_t202" style="position:absolute;left:0;text-align:left;margin-left:90.55pt;margin-top:2.2pt;width:241.1pt;height:225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Z4ihwIAABk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0638FF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Zadanie</w:t>
                                        </w:r>
                                        <w:r w:rsidR="00492D83"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  <w:r w:rsidR="00492D83"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0638FF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Zadanie 2</w:t>
                                        </w:r>
                                        <w:r w:rsidR="00492D83"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0638FF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Zadanie 3</w:t>
                                        </w:r>
                                        <w:r w:rsidR="00492D83"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E4DB2" w:rsidRPr="00492D83" w:rsidRDefault="001E4DB2" w:rsidP="000638FF">
                                        <w:pPr>
                                          <w:spacing w:line="360" w:lineRule="auto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E4DB2" w:rsidRPr="00492D83" w:rsidRDefault="001E4DB2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1E4DB2" w:rsidRDefault="001E4DB2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1E4DB2" w:rsidRPr="00492D83" w:rsidRDefault="001E4DB2" w:rsidP="000638FF">
                                        <w:pPr>
                                          <w:spacing w:line="360" w:lineRule="auto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1E4DB2" w:rsidRPr="00492D83" w:rsidRDefault="001E4DB2" w:rsidP="000638FF">
                                        <w:pPr>
                                          <w:spacing w:line="360" w:lineRule="auto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92D83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492D83" w:rsidRPr="00952E76" w:rsidRDefault="00492D83" w:rsidP="000638FF">
                                        <w:pPr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  <w:r w:rsidRPr="00952E76">
                                          <w:rPr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492D83" w:rsidRPr="001B29A8" w:rsidRDefault="00492D83" w:rsidP="000638FF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1E4DB2" w:rsidRPr="002A7F50" w:rsidRDefault="001E4DB2" w:rsidP="001E4DB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E4DB2" w:rsidRPr="00D25B31">
                    <w:rPr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1.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3904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72" name="Group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3" name="Text Box 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4" name="Text Box 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" o:spid="_x0000_s1028" style="position:absolute;left:0;text-align:left;margin-left:5.15pt;margin-top:.7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">
                            <v:shape id="Text Box 3" o:spid="_x0000_s102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lX0sQA&#10;AADbAAAADwAAAGRycy9kb3ducmV2LnhtbESPQWvCQBSE7wX/w/IKvemmraSauoqEFnqxtNaLt0f2&#10;mYRm36a7rxr/vVsQehxm5htmsRpcp44UYuvZwP0kA0VcedtybWD39TqegYqCbLHzTAbOFGG1HN0s&#10;sLD+xJ903EqtEoRjgQYakb7QOlYNOYwT3xMn7+CDQ0ky1NoGPCW46/RDluXaYctpocGeyoaq7+2v&#10;M3Aoy1Jy+XjPewp6+sKb+c9ejLm7HdbPoIQG+Q9f22/WwNMj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5V9L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4" o:spid="_x0000_s103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DPps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zA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DPps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opis obrazka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69" name="Group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0" name="Text Box 1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1" name="Text Box 1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4" o:spid="_x0000_s1031" style="position:absolute;left:0;text-align:left;margin-left:5.15pt;margin-top:.7pt;width:39.85pt;height:18pt;z-index:25164800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">
                            <v:shape id="Text Box 15" o:spid="_x0000_s103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vJpc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6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vJpc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6" o:spid="_x0000_s103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sPsMA&#10;AADbAAAADwAAAGRycy9kb3ducmV2LnhtbESPQWvCQBSE7wX/w/IEb3WjSNp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dsPs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. </w:t>
                  </w:r>
                  <w:r w:rsidR="00373E40">
                    <w:rPr>
                      <w:sz w:val="16"/>
                      <w:szCs w:val="16"/>
                    </w:rPr>
                    <w:t>w</w:t>
                  </w:r>
                  <w:r>
                    <w:rPr>
                      <w:sz w:val="16"/>
                      <w:szCs w:val="16"/>
                    </w:rPr>
                    <w:t>yboru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10160" r="12065" b="8890"/>
                            <wp:wrapNone/>
                            <wp:docPr id="66" name="Group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7" name="Text Box 2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Text Box 2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6" o:spid="_x0000_s1034" style="position:absolute;left:0;text-align:left;margin-left:11.85pt;margin-top:.7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">
                            <v:shape id="Text Box 27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HDMQA&#10;AADbAAAADwAAAGRycy9kb3ducmV2LnhtbESPzWrDMBCE74W8g9hAb43cUtzEjRKCaaCXhubn0tti&#10;bWxTa+VIm8R9+ypQ6HGYmW+Y+XJwnbpQiK1nA4+TDBRx5W3LtYHDfv0wBRUF2WLnmQz8UITlYnQ3&#10;x8L6K2/pspNaJQjHAg00In2hdawachgnvidO3tEHh5JkqLUNeE1w1+mnLMu1w5bTQoM9lQ1V37uz&#10;M3Asy1Jy+dzkPQX9/MYfs9OXGHM/HlavoIQG+Q//td+tgfwFbl/SD9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bxwz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8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RTfs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sam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QRTfs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2.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3" name="Group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4" name="Text Box 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5" o:spid="_x0000_s1037" style="position:absolute;left:0;text-align:left;margin-left:5.05pt;margin-top:0;width:39.85pt;height:18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">
                            <v:shape id="Text Box 6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lZe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+R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lZe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84MQA&#10;AADbAAAADwAAAGRycy9kb3ducmV2LnhtbESPzWrDMBCE74W8g9hAb43c0prEjRKCaaCXhubn0tti&#10;bWxTa+VIm8R9+6hQ6HGYmW+Y+XJwnbpQiK1nA4+TDBRx5W3LtYHDfv0wBRUF2WLnmQz8UITlYnQ3&#10;x8L6K2/pspNaJQjHAg00In2hdawachgnvidO3tEHh5JkqLUNeE1w1+mnLMu1w5bTQoM9lQ1V37uz&#10;M3Asy1Jy+dzkPQX9/MYfs9OXGHM/HlavoIQG+Q//td+tgfwFfr+k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F/OD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0" name="Group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1" name="Text Box 1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7" o:spid="_x0000_s1040" style="position:absolute;left:0;text-align:left;margin-left:5.05pt;margin-top:0;width:39.85pt;height:18pt;z-index:25164902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AsRc8uuwIA&#10;AF8IAAAOAAAAAAAAAAAAAAAAAC4CAABkcnMvZTJvRG9jLnhtbFBLAQItABQABgAIAAAAIQD3EgNC&#10;2wAAAAUBAAAPAAAAAAAAAAAAAAAAABUFAABkcnMvZG93bnJldi54bWxQSwUGAAAAAAQABADzAAAA&#10;HQYAAAAA&#10;">
                            <v:shape id="Text Box 18" o:spid="_x0000_s1041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9" o:spid="_x0000_s1042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klM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+QyuX9IP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xkl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odrzucenia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5875" r="12065" b="12700"/>
                            <wp:wrapNone/>
                            <wp:docPr id="57" name="Group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8" name="Text Box 3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Text Box 3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9" o:spid="_x0000_s1043" style="position:absolute;left:0;text-align:left;margin-left:11.85pt;margin-top:0;width:39.85pt;height:18pt;z-index:25165312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">
                            <v:shape id="Text Box 30" o:spid="_x0000_s104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1" o:spid="_x0000_s104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Q8WMMA&#10;AADbAAAADwAAAGRycy9kb3ducmV2LnhtbESPQWvCQBSE7wX/w/IEb3VTsaG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Q8W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3.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4" name="Group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5" name="Text Box 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" o:spid="_x0000_s1046" style="position:absolute;left:0;text-align:left;margin-left:5.05pt;margin-top:0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">
                            <v:shape id="Text Box 9" o:spid="_x0000_s104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" o:spid="_x0000_s104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uoKsQA&#10;AADbAAAADwAAAGRycy9kb3ducmV2LnhtbESPzWrDMBCE74W8g9hAb43c0prEjRKCaaCXhubn0tti&#10;bWxTa+VIm8R9+6hQ6HGYmW+Y+XJwnbpQiK1nA4+TDBRx5W3LtYHDfv0wBRUF2WLnmQz8UITlYnQ3&#10;x8L6K2/pspNaJQjHAg00In2hdawachgnvidO3tEHh5JkqLUNeE1w1+mnLMu1w5bTQoM9lQ1V37uz&#10;M3Asy1Jy+dzkPQX9/MYfs9OXGHM/HlavoIQG+Q//td+tgZccfr+k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7qCr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2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1" name="Group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2" name="Text Box 2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Text Box 2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0" o:spid="_x0000_s1049" style="position:absolute;left:0;text-align:left;margin-left:5.05pt;margin-top:0;width:39.85pt;height:18pt;z-index:25165004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">
                            <v:shape id="Text Box 21" o:spid="_x0000_s105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2" o:spid="_x0000_s105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LssQA&#10;AADbAAAADwAAAGRycy9kb3ducmV2LnhtbESPQWvCQBSE7wX/w/IEb3WjtsGmriKhhV5aWu2lt0f2&#10;mQSzb9PdV43/3i0Uehxm5htmtRlcp04UYuvZwGyagSKuvG25NvC5f75dgoqCbLHzTAYuFGGzHt2s&#10;sLD+zB902kmtEoRjgQYakb7QOlYNOYxT3xMn7+CDQ0ky1NoGPCe46/Q8y3LtsOW00GBPZUPVcffj&#10;DBzKspRc3t/ynoK+e+LXh+8vMWYyHraPoIQG+Q//tV+sgfsF/H5JP0C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MC7L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1430" r="12065" b="17145"/>
                            <wp:wrapNone/>
                            <wp:docPr id="48" name="Group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9" name="Text Box 3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Text Box 3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32" o:spid="_x0000_s1052" style="position:absolute;left:0;text-align:left;margin-left:11.85pt;margin-top:0;width:39.85pt;height:18pt;z-index:25165414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">
                            <v:shape id="Text Box 33" o:spid="_x0000_s105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4" o:spid="_x0000_s105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D6864" w:rsidRDefault="009D32B5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5" name="Group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6" name="Text Box 1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1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1" o:spid="_x0000_s1055" style="position:absolute;left:0;text-align:left;margin-left:5.1pt;margin-top:9.05pt;width:39.85pt;height:18pt;z-index:25164697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">
                            <v:shape id="Text Box 12" o:spid="_x0000_s105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3" o:spid="_x0000_s105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D6864">
                    <w:rPr>
                      <w:sz w:val="16"/>
                      <w:szCs w:val="16"/>
                    </w:rPr>
                    <w:t xml:space="preserve">el. </w:t>
                  </w:r>
                  <w:r w:rsidR="001E4DB2" w:rsidRPr="00CD6864">
                    <w:rPr>
                      <w:bCs/>
                      <w:sz w:val="16"/>
                      <w:szCs w:val="16"/>
                    </w:rPr>
                    <w:t>4.</w:t>
                  </w:r>
                  <w:r w:rsidR="001E4DB2" w:rsidRPr="00CD6864">
                    <w:rPr>
                      <w:sz w:val="16"/>
                      <w:szCs w:val="16"/>
                    </w:rPr>
                    <w:t xml:space="preserve">: </w:t>
                  </w:r>
                  <w:r w:rsidR="001E4DB2"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1E4DB2" w:rsidP="000638F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9D32B5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2" name="Group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3" name="Text Box 2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Text Box 2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3" o:spid="_x0000_s1058" style="position:absolute;left:0;text-align:left;margin-left:5.1pt;margin-top:9.05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">
                            <v:shape id="Text Box 2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Wdb8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/B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Wdb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5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wFG8MA&#10;AADbAAAADwAAAGRycy9kb3ducmV2LnhtbESPQWvCQBSE74X+h+UVequblhBqdBUJLfRSadWLt0f2&#10;mQSzb9PdV03/vVsQPA4z8w0zX46uVycKsfNs4HmSgSKuve24MbDbvj+9goqCbLH3TAb+KMJycX83&#10;x9L6M3/TaSONShCOJRpoRYZS61i35DBO/ECcvIMPDiXJ0Ggb8JzgrtcvWVZohx2nhRYHqlqqj5tf&#10;Z+BQVZUU8rUuBgo6f+PP6c9ejHl8GFczUEKj3MLX9oc1kOfw/yX9AL2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wFG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480A21">
                    <w:rPr>
                      <w:noProof/>
                      <w:sz w:val="16"/>
                      <w:szCs w:val="16"/>
                    </w:rPr>
                    <w:t>pytanie 3</w:t>
                  </w:r>
                  <w:r w:rsidR="001E4DB2"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1E4DB2" w:rsidRPr="00480A21" w:rsidRDefault="001E4DB2" w:rsidP="000638F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noProof/>
                      <w:sz w:val="16"/>
                      <w:szCs w:val="16"/>
                    </w:rPr>
                    <w:t>pytanie 2</w:t>
                  </w:r>
                  <w:r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1E4DB2" w:rsidRPr="00480A21" w:rsidRDefault="009D32B5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39" name="Group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0" name="Text Box 3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Text Box 3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190D0C" w:rsidRDefault="002076DB" w:rsidP="001E4DB2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35" o:spid="_x0000_s1061" style="position:absolute;left:0;text-align:left;margin-left:11.85pt;margin-top:.6pt;width:39.85pt;height:18pt;z-index:25165516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">
                            <v:shape id="Text Box 3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cDGMAA&#10;AADbAAAADwAAAGRycy9kb3ducmV2LnhtbERPTWvCQBC9F/wPywi91Y1FQhtdRYIFLy2t9eJtyI5J&#10;MDsbd0eN/949FHp8vO/FanCdulKIrWcD00kGirjytuXawP734+UNVBRki51nMnCnCKvl6GmBhfU3&#10;/qHrTmqVQjgWaKAR6QutY9WQwzjxPXHijj44lARDrW3AWwp3nX7Nslw7bDk1NNhT2VB12l2cgWNZ&#10;lpLL91feU9CzDX++nw9izPN4WM9BCQ3yL/5zb62BWVqfvqQfo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McDGM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7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190D0C" w:rsidRDefault="002076DB" w:rsidP="001E4DB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480A21" w:rsidTr="000638FF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Adekwatność?</w:t>
                  </w:r>
                </w:p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1E4DB2" w:rsidRPr="00480A21" w:rsidRDefault="001E4DB2" w:rsidP="000638FF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E4DB2" w:rsidRPr="00684F2B" w:rsidRDefault="001E4DB2" w:rsidP="000638FF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1E4DB2" w:rsidRPr="001B29A8" w:rsidTr="000638FF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E4DB2" w:rsidRPr="00356009" w:rsidRDefault="001E4DB2" w:rsidP="000638FF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356009">
                    <w:rPr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1E4DB2" w:rsidRDefault="001E4DB2" w:rsidP="000638FF">
                  <w:pPr>
                    <w:rPr>
                      <w:b/>
                      <w:bCs/>
                    </w:rPr>
                  </w:pPr>
                </w:p>
                <w:p w:rsidR="001E4DB2" w:rsidRDefault="001E4DB2" w:rsidP="000638FF">
                  <w:pPr>
                    <w:rPr>
                      <w:b/>
                      <w:bCs/>
                    </w:rPr>
                  </w:pPr>
                </w:p>
                <w:p w:rsidR="001E4DB2" w:rsidRPr="001B29A8" w:rsidRDefault="001E4DB2" w:rsidP="000638FF">
                  <w:pPr>
                    <w:rPr>
                      <w:b/>
                    </w:rPr>
                  </w:pPr>
                </w:p>
              </w:tc>
            </w:tr>
          </w:tbl>
          <w:p w:rsidR="001E4DB2" w:rsidRPr="00356009" w:rsidRDefault="001E4DB2" w:rsidP="000638FF">
            <w:pPr>
              <w:jc w:val="both"/>
              <w:rPr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E64A4C" w:rsidRDefault="00E64A4C" w:rsidP="00492D83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1E4DB2" w:rsidRDefault="00492D83" w:rsidP="00492D83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92D83" w:rsidTr="00863DCB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D25B31" w:rsidRPr="00480A21" w:rsidTr="00863DCB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D25B31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1.</w:t>
                  </w:r>
                  <w:r w:rsidRPr="00D25B31">
                    <w:rPr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D25B31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2.</w:t>
                  </w:r>
                  <w:r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9D32B5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>
                            <wp:simplePos x="0" y="0"/>
                            <wp:positionH relativeFrom="column">
                              <wp:posOffset>3869055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438150" cy="227330"/>
                            <wp:effectExtent l="0" t="2540" r="0" b="0"/>
                            <wp:wrapNone/>
                            <wp:docPr id="38" name="Text Box 1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38150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25B31" w:rsidRDefault="00D25B31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5" o:spid="_x0000_s1064" type="#_x0000_t202" style="position:absolute;left:0;text-align:left;margin-left:304.65pt;margin-top:2.2pt;width:34.5pt;height:1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+nIiAIAABk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" stroked="f">
                            <v:textbox>
                              <w:txbxContent>
                                <w:p w:rsidR="00D25B31" w:rsidRDefault="00D25B31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2540" r="0" b="4445"/>
                            <wp:wrapNone/>
                            <wp:docPr id="37" name="Text Box 1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Zadanie</w:t>
                                              </w:r>
                                              <w:r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 xml:space="preserve"> </w:t>
                                              </w: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1</w:t>
                                              </w:r>
                                              <w:r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Zadanie 2</w:t>
                                              </w:r>
                                              <w:r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Zadanie 3</w:t>
                                              </w:r>
                                              <w:r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25B31" w:rsidRPr="00492D83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25B31" w:rsidRPr="00492D83" w:rsidRDefault="00D25B31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E4DB2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1E4DB2">
                                                <w:rPr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:rsidR="00D25B31" w:rsidRPr="00492D83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D25B31" w:rsidRPr="00492D83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952E76" w:rsidRDefault="00D25B31" w:rsidP="000638FF">
                                              <w:pPr>
                                                <w:rPr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952E76">
                                                <w:rPr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1B29A8" w:rsidRDefault="00D25B31" w:rsidP="000638FF">
                                              <w:pPr>
                                                <w:rPr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D25B31" w:rsidRDefault="00D25B31" w:rsidP="001E4DB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4" o:spid="_x0000_s1065" type="#_x0000_t202" style="position:absolute;left:0;text-align:left;margin-left:90.55pt;margin-top:2.2pt;width:241.1pt;height:22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9HWiQIAABs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0638FF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Zadanie</w:t>
                                        </w: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0638FF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Zadanie 2</w:t>
                                        </w: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0638FF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Zadanie 3</w:t>
                                        </w: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25B31" w:rsidRPr="00492D83" w:rsidRDefault="00D25B31" w:rsidP="000638FF">
                                        <w:pPr>
                                          <w:spacing w:line="360" w:lineRule="auto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25B31" w:rsidRPr="00492D83" w:rsidRDefault="00D25B31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E4DB2" w:rsidRDefault="00D25B31" w:rsidP="00492D83">
                                        <w:pPr>
                                          <w:spacing w:line="360" w:lineRule="auto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1E4DB2"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D25B31" w:rsidRPr="00492D83" w:rsidRDefault="00D25B31" w:rsidP="000638FF">
                                        <w:pPr>
                                          <w:spacing w:line="360" w:lineRule="auto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D25B31" w:rsidRPr="00492D83" w:rsidRDefault="00D25B31" w:rsidP="000638FF">
                                        <w:pPr>
                                          <w:spacing w:line="360" w:lineRule="auto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952E76" w:rsidRDefault="00D25B31" w:rsidP="000638FF">
                                        <w:pPr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  <w:r w:rsidRPr="00952E76">
                                          <w:rPr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1B29A8" w:rsidRDefault="00D25B31" w:rsidP="000638FF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25B31" w:rsidRDefault="00D25B31" w:rsidP="001E4DB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25B31" w:rsidRPr="00D25B31">
                    <w:rPr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1.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4" name="Group 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5" name="Text Box 7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Text Box 7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6" o:spid="_x0000_s1066" style="position:absolute;left:0;text-align:left;margin-left:5.15pt;margin-top:.7pt;width:39.85pt;height:18pt;z-index:25165721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">
                            <v:shape id="Text Box 77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T/cQA&#10;AADbAAAADwAAAGRycy9kb3ducmV2LnhtbESPQWvCQBSE7wX/w/IEb3WjtsGmriKhhV5aWu2lt0f2&#10;mQSzb9PdV43/3i0Uehxm5htmtRlcp04UYuvZwGyagSKuvG25NvC5f75dgoqCbLHzTAYuFGGzHt2s&#10;sLD+zB902kmtEoRjgQYakb7QOlYNOYxT3xMn7+CDQ0ky1NoGPCe46/Q8y3LtsOW00GBPZUPVcffj&#10;DBzKspRc3t/ynoK+e+LXh+8vMWYyHraPoIQG+Q//tV+sgcU9/H5JP0C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20/3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8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RNisQA&#10;AADbAAAADwAAAGRycy9kb3ducmV2LnhtbESPS2vDMBCE74X8B7GB3hq5D0ziRgnBNNBLQ/O49LZY&#10;G9vUWjnSJnH/fVQo9DjMzDfMfDm4Tl0oxNazgcdJBoq48rbl2sBhv36YgoqCbLHzTAZ+KMJyMbqb&#10;Y2H9lbd02UmtEoRjgQYakb7QOlYNOYwT3xMn7+iDQ0ky1NoGvCa46/RTluXaYctpocGeyoaq793Z&#10;GTiWZSm5fG7ynoJ+eeOP2elLjLkfD6tXUEKD/If/2u/WwHMOv1/SD9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kTYr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opis obrazka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1" name="Group 8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2" name="Text Box 8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Text Box 9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8" o:spid="_x0000_s1069" style="position:absolute;left:0;text-align:left;margin-left:5.15pt;margin-top:.7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">
                            <v:shape id="Text Box 8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9LicQA&#10;AADbAAAADwAAAGRycy9kb3ducmV2LnhtbESPzWrDMBCE74W8g9hAbo2cH0zrRAnBtNBLQpv20tti&#10;bWwTa+VK28R9+6hQ6HGYmW+Y9XZwnbpQiK1nA7NpBoq48rbl2sDH+/P9A6goyBY7z2TghyJsN6O7&#10;NRbWX/mNLkepVYJwLNBAI9IXWseqIYdx6nvi5J18cChJhlrbgNcEd52eZ1muHbacFhrsqWyoOh+/&#10;nYFTWZaSy+sh7yno5RPvH78+xZjJeNitQAkN8h/+a79YA4s5/H5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fS4n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wyboru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8255" r="12065" b="10795"/>
                            <wp:wrapNone/>
                            <wp:docPr id="28" name="Group 1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9" name="Text Box 10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Text Box 10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0" o:spid="_x0000_s1072" style="position:absolute;left:0;text-align:left;margin-left:11.85pt;margin-top:.7pt;width:39.85pt;height:18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">
                            <v:shape id="Text Box 101" o:spid="_x0000_s107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JPJc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szlcv6Qfo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JPJc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2" o:spid="_x0000_s107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2.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5" name="Group 7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6" name="Text Box 8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" name="Text Box 8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9" o:spid="_x0000_s1075" style="position:absolute;left:0;text-align:left;margin-left:5.05pt;margin-top:0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AAx0UAuwIA&#10;AF8IAAAOAAAAAAAAAAAAAAAAAC4CAABkcnMvZTJvRG9jLnhtbFBLAQItABQABgAIAAAAIQD3EgNC&#10;2wAAAAUBAAAPAAAAAAAAAAAAAAAAABUFAABkcnMvZG93bnJldi54bWxQSwUGAAAAAAQABADzAAAA&#10;HQYAAAAA&#10;">
                            <v:shape id="Text Box 80" o:spid="_x0000_s107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bV8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sxyuX9IP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3bV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1" o:spid="_x0000_s107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+zMMA&#10;AADbAAAADwAAAGRycy9kb3ducmV2LnhtbESPQWvCQBSE7wX/w/IEb3WjSNpGV5HQQi9Ka3vp7ZF9&#10;JsHs23T3VdN/7wqFHoeZ+YZZbQbXqTOF2Ho2MJtmoIgrb1uuDXx+vNw/goqCbLHzTAZ+KcJmPbpb&#10;YWH9hd/pfJBaJQjHAg00In2hdawachinvidO3tEHh5JkqLUNeElw1+l5luXaYctpocGeyoaq0+HH&#10;GTiWZSm5vO3znoJePPPu6ftLjJmMh+0SlNAg/+G/9qs1MH+A25f0A/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F+zM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2" name="Group 9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3" name="Text Box 9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Text Box 9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1" o:spid="_x0000_s1078" style="position:absolute;left:0;text-align:left;margin-left:5.05pt;margin-top:0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">
                            <v:shape id="Text Box 92" o:spid="_x0000_s107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4z8QA&#10;AADbAAAADwAAAGRycy9kb3ducmV2LnhtbESPzWrDMBCE74W8g9hAbo2cH0zrRAnBtNBLQpv20tti&#10;bWwTa+VK28R9+6hQ6HGYmW+Y9XZwnbpQiK1nA7NpBoq48rbl2sDH+/P9A6goyBY7z2TghyJsN6O7&#10;NRbWX/mNLkepVYJwLNBAI9IXWseqIYdx6nvi5J18cChJhlrbgNcEd52eZ1muHbacFhrsqWyoOh+/&#10;nYFTWZaSy+sh7yno5RPvH78+xZjJeNitQAkN8h/+a79YA/MF/H5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KeM/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3" o:spid="_x0000_s108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odrzucenia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3970" r="12065" b="14605"/>
                            <wp:wrapNone/>
                            <wp:docPr id="19" name="Group 10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0" name="Text Box 10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Text Box 10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3" o:spid="_x0000_s1081" style="position:absolute;left:0;text-align:left;margin-left:11.85pt;margin-top:0;width:39.85pt;height:18pt;z-index:2516664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">
                            <v:shape id="Text Box 104" o:spid="_x0000_s108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muMAA&#10;AADbAAAADwAAAGRycy9kb3ducmV2LnhtbERPTWvCQBC9F/wPywi91Y0ioUZXkWDBS0urXrwN2TEJ&#10;Zmfj7lTTf989FHp8vO/VZnCdulOIrWcD00kGirjytuXawOn49vIKKgqyxc4zGfihCJv16GmFhfUP&#10;/qL7QWqVQjgWaKAR6QutY9WQwzjxPXHiLj44lARDrW3ARwp3nZ5lWa4dtpwaGuypbKi6Hr6dgUtZ&#10;lpLL50feU9DzHb8vbmcx5nk8bJeghAb5F/+599bALK1PX9IP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RjmuM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5" o:spid="_x0000_s108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DI8MA&#10;AADbAAAADwAAAGRycy9kb3ducmV2LnhtbESPQWvCQBSE7wX/w/IKvdWNUkJNXaWEFry0WPXi7ZF9&#10;JqHZt3H3qem/7wqCx2FmvmHmy8F16kwhtp4NTMYZKOLK25ZrA7vt5/MrqCjIFjvPZOCPIiwXo4c5&#10;FtZf+IfOG6lVgnAs0EAj0hdax6ohh3Hse+LkHXxwKEmGWtuAlwR3nZ5mWa4dtpwWGuypbKj63Zyc&#10;gUNZlpLL+jvvKeiXD/6aHfdizNPj8P4GSmiQe/jWXlkD0w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RDI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3.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6" name="Group 8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7" name="Text Box 8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Text Box 8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2" o:spid="_x0000_s1084" style="position:absolute;left:0;text-align:left;margin-left:5.05pt;margin-top:0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">
                            <v:shape id="Text Box 83" o:spid="_x0000_s108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20ccEA&#10;AADbAAAADwAAAGRycy9kb3ducmV2LnhtbERPTWvCQBC9F/wPywi91Y1SUhtdpQQLvViq9uJtyI5J&#10;MDub7k41/fduodDbPN7nLNeD69SFQmw9G5hOMlDElbct1wY+D68Pc1BRkC12nsnAD0VYr0Z3Syys&#10;v/KOLnupVQrhWKCBRqQvtI5VQw7jxPfEiTv54FASDLW2Aa8p3HV6lmW5dthyamiwp7Kh6rz/dgZO&#10;ZVlKLh/veU9BP254+/x1FGPux8PLApTQIP/iP/ebTfOf4PeXdIBe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dtHHBAAAA2wAAAA8AAAAAAAAAAAAAAAAAmAIAAGRycy9kb3du&#10;cmV2LnhtbFBLBQYAAAAABAAEAPUAAACGAwAAAAA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4" o:spid="_x0000_s108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IgA8MA&#10;AADbAAAADwAAAGRycy9kb3ducmV2LnhtbESPQUvDQBCF70L/wzIFb3ZTkaCx21KCghdFWy/ehuw0&#10;Cc3OprtjG/+9cxC8zfDevPfNajOFwZwp5T6yg+WiAEPcRN9z6+Bz/3xzDyYLsschMjn4oQyb9exq&#10;hZWPF/6g805aoyGcK3TQiYyVtbnpKGBexJFYtUNMAUXX1Fqf8KLhYbC3RVHagD1rQ4cj1R01x913&#10;cHCo61pKeX8rR0r27olfH05f4tz1fNo+ghGa5N/8d/3iFV9h9Rcdw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IgA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2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3" name="Group 9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4" name="Text Box 9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Text Box 9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4" o:spid="_x0000_s1087" style="position:absolute;left:0;text-align:left;margin-left:5.05pt;margin-top:0;width:39.85pt;height:18pt;z-index:25166336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CVfjPeuwIA&#10;AF8IAAAOAAAAAAAAAAAAAAAAAC4CAABkcnMvZTJvRG9jLnhtbFBLAQItABQABgAIAAAAIQD3EgNC&#10;2wAAAAUBAAAPAAAAAAAAAAAAAAAAABUFAABkcnMvZG93bnJldi54bWxQSwUGAAAAAAQABADzAAAA&#10;HQYAAAAA&#10;">
                            <v:shape id="Text Box 95" o:spid="_x0000_s108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6" o:spid="_x0000_s108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OPncEA&#10;AADbAAAADwAAAGRycy9kb3ducmV2LnhtbERPTWvCQBC9F/wPywje6qaiwaauUoIFL5aqvfQ2ZMck&#10;NDub7k41/vtuodDbPN7nrDaD69SFQmw9G3iYZqCIK29brg28n17ul6CiIFvsPJOBG0XYrEd3Kyys&#10;v/KBLkepVQrhWKCBRqQvtI5VQw7j1PfEiTv74FASDLW2Aa8p3HV6lmW5dthyamiwp7Kh6vP47Qyc&#10;y7KUXN5e856Cnm95//j1IcZMxsPzEyihQf7Ff+6dTfMX8PtLOkCv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Dj53BAAAA2wAAAA8AAAAAAAAAAAAAAAAAmAIAAGRycy9kb3du&#10;cmV2LnhtbFBLBQYAAAAABAAEAPUAAACGAwAAAAA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9525" r="12065" b="9525"/>
                            <wp:wrapNone/>
                            <wp:docPr id="10" name="Group 10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1" name="Text Box 10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Text Box 10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6" o:spid="_x0000_s1090" style="position:absolute;left:0;text-align:left;margin-left:11.85pt;margin-top:0;width:39.85pt;height:18pt;z-index:25166745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">
                            <v:shape id="Text Box 107" o:spid="_x0000_s1091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JnsAA&#10;AADbAAAADwAAAGRycy9kb3ducmV2LnhtbERPTWvCQBC9F/wPywi91Y1SQk1dpQQFLy1WvfQ2ZMck&#10;NDsbd0dN/31XKPQ2j/c5i9XgOnWlEFvPBqaTDBRx5W3LtYHjYfP0AioKssXOMxn4oQir5ehhgYX1&#10;N/6k615qlUI4FmigEekLrWPVkMM48T1x4k4+OJQEQ61twFsKd52eZVmuHbacGhrsqWyo+t5fnIFT&#10;WZaSy+4j7yno5zW/z89fYszjeHh7BSU0yL/4z721af4U7r+kA/T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iJns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8" o:spid="_x0000_s1092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X6cAA&#10;AADbAAAADwAAAGRycy9kb3ducmV2LnhtbERPTWvCQBC9F/wPywi91Y1SQk1dpYQWvLRY9dLbkB2T&#10;0Oxs3B01/fddQfA2j/c5i9XgOnWmEFvPBqaTDBRx5W3LtYH97uPpBVQUZIudZzLwRxFWy9HDAgvr&#10;L/xN563UKoVwLNBAI9IXWseqIYdx4nvixB18cCgJhlrbgJcU7jo9y7JcO2w5NTTYU9lQ9bs9OQOH&#10;siwll81X3lPQz+/8OT/+iDGP4+HtFZTQIHfxzb22af4Mrr+kA/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oX6c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D6864" w:rsidRDefault="009D32B5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7" name="Group 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8" name="Text Box 8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" name="Text Box 8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5" o:spid="_x0000_s1093" style="position:absolute;left:0;text-align:left;margin-left:5.1pt;margin-top:9.0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">
                            <v:shape id="Text Box 86" o:spid="_x0000_s109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7" o:spid="_x0000_s109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D6864">
                    <w:rPr>
                      <w:sz w:val="16"/>
                      <w:szCs w:val="16"/>
                    </w:rPr>
                    <w:t xml:space="preserve">el. </w:t>
                  </w:r>
                  <w:r w:rsidR="00492D83" w:rsidRPr="00CD6864">
                    <w:rPr>
                      <w:bCs/>
                      <w:sz w:val="16"/>
                      <w:szCs w:val="16"/>
                    </w:rPr>
                    <w:t>4.</w:t>
                  </w:r>
                  <w:r w:rsidR="00492D83" w:rsidRPr="00CD6864">
                    <w:rPr>
                      <w:sz w:val="16"/>
                      <w:szCs w:val="16"/>
                    </w:rPr>
                    <w:t xml:space="preserve">: </w:t>
                  </w:r>
                  <w:r w:rsidR="00492D83"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492D83" w:rsidP="00863DCB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9D32B5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4" name="Group 9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" name="Text Box 9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" name="Text Box 9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7" o:spid="_x0000_s1096" style="position:absolute;left:0;text-align:left;margin-left:5.1pt;margin-top:9.05pt;width:39.85pt;height:18pt;z-index:25166438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">
                            <v:shape id="Text Box 98" o:spid="_x0000_s109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1JHMIA&#10;AADaAAAADwAAAGRycy9kb3ducmV2LnhtbESPQWvCQBSE7wX/w/IEb3VT0WBTVynBghdL1V56e2Sf&#10;SWj2bbr7qvHfdwuFHoeZ+YZZbQbXqQuF2Ho28DDNQBFX3rZcG3g/vdwvQUVBtth5JgM3irBZj+5W&#10;WFh/5QNdjlKrBOFYoIFGpC+0jlVDDuPU98TJO/vgUJIMtbYBrwnuOj3Lslw7bDktNNhT2VD1efx2&#10;Bs5lWUoub695T0HPt7x//PoQYybj4fkJlNAg/+G/9s4aWMD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rUkc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9" o:spid="_x0000_s109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480A21">
                    <w:rPr>
                      <w:noProof/>
                      <w:sz w:val="16"/>
                      <w:szCs w:val="16"/>
                    </w:rPr>
                    <w:t>pytanie 3</w:t>
                  </w:r>
                  <w:r w:rsidR="00492D83"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492D83" w:rsidRPr="00480A21" w:rsidRDefault="00492D83" w:rsidP="00863DCB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noProof/>
                      <w:sz w:val="16"/>
                      <w:szCs w:val="16"/>
                    </w:rPr>
                    <w:t>pytanie 2</w:t>
                  </w:r>
                  <w:r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492D83" w:rsidRPr="00480A21" w:rsidRDefault="009D32B5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1" name="Group 10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" name="Text Box 1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" name="Text Box 11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190D0C" w:rsidRDefault="008218D3" w:rsidP="00492D83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190D0C">
                                            <w:rPr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9" o:spid="_x0000_s1099" style="position:absolute;left:0;text-align:left;margin-left:11.85pt;margin-top:.6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">
                            <v:shape id="Text Box 110" o:spid="_x0000_s110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11" o:spid="_x0000_s110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190D0C" w:rsidRDefault="008218D3" w:rsidP="00492D8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190D0C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480A21" w:rsidTr="00863DCB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Adekwatność?</w:t>
                  </w:r>
                </w:p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492D83" w:rsidRPr="00480A21" w:rsidRDefault="00492D83" w:rsidP="00863DCB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92D83" w:rsidRPr="00684F2B" w:rsidRDefault="00492D83" w:rsidP="00863DCB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492D83" w:rsidRPr="001B29A8" w:rsidTr="00863DCB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92D83" w:rsidRPr="00356009" w:rsidRDefault="00492D83" w:rsidP="00863DCB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356009">
                    <w:rPr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492D83" w:rsidRDefault="00492D83" w:rsidP="00863DCB">
                  <w:pPr>
                    <w:rPr>
                      <w:b/>
                      <w:bCs/>
                    </w:rPr>
                  </w:pPr>
                </w:p>
                <w:p w:rsidR="00492D83" w:rsidRDefault="00492D83" w:rsidP="00863DCB">
                  <w:pPr>
                    <w:rPr>
                      <w:b/>
                      <w:bCs/>
                    </w:rPr>
                  </w:pPr>
                </w:p>
                <w:p w:rsidR="00492D83" w:rsidRPr="001B29A8" w:rsidRDefault="00492D83" w:rsidP="00863DCB">
                  <w:pPr>
                    <w:rPr>
                      <w:b/>
                    </w:rPr>
                  </w:pPr>
                </w:p>
              </w:tc>
            </w:tr>
          </w:tbl>
          <w:p w:rsidR="00492D83" w:rsidRPr="00356009" w:rsidRDefault="00492D83" w:rsidP="00863DCB">
            <w:pPr>
              <w:jc w:val="both"/>
              <w:rPr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492D83" w:rsidRPr="001E4DB2" w:rsidRDefault="002076DB" w:rsidP="00492D83">
      <w:pPr>
        <w:rPr>
          <w:sz w:val="16"/>
          <w:szCs w:val="16"/>
        </w:rPr>
      </w:pPr>
      <w:r>
        <w:rPr>
          <w:sz w:val="16"/>
          <w:szCs w:val="16"/>
        </w:rPr>
        <w:t xml:space="preserve">Skróty: O </w:t>
      </w:r>
      <w:r w:rsidR="008218D3">
        <w:rPr>
          <w:sz w:val="16"/>
          <w:szCs w:val="16"/>
        </w:rPr>
        <w:t>– odniósł się; R – rozwinął</w:t>
      </w:r>
      <w:r w:rsidR="000D7695">
        <w:rPr>
          <w:sz w:val="16"/>
          <w:szCs w:val="16"/>
        </w:rPr>
        <w:t>.</w:t>
      </w:r>
    </w:p>
    <w:p w:rsidR="00F12AFA" w:rsidRDefault="00D940E5" w:rsidP="008218D3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F12AFA" w:rsidRPr="00226F4A" w:rsidTr="00F12AFA">
        <w:tc>
          <w:tcPr>
            <w:tcW w:w="6521" w:type="dxa"/>
            <w:shd w:val="clear" w:color="auto" w:fill="auto"/>
          </w:tcPr>
          <w:p w:rsidR="00F12AFA" w:rsidRPr="00226F4A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F12AFA" w:rsidRPr="00226F4A" w:rsidRDefault="00F12AFA" w:rsidP="00CF781C">
            <w:pPr>
              <w:jc w:val="center"/>
              <w:rPr>
                <w:sz w:val="12"/>
              </w:rPr>
            </w:pPr>
          </w:p>
        </w:tc>
      </w:tr>
      <w:tr w:rsidR="00F12AFA" w:rsidRPr="00226F4A" w:rsidTr="00F12AFA">
        <w:tc>
          <w:tcPr>
            <w:tcW w:w="6521" w:type="dxa"/>
            <w:shd w:val="clear" w:color="auto" w:fill="auto"/>
          </w:tcPr>
          <w:p w:rsidR="00F12AFA" w:rsidRPr="00226F4A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 xml:space="preserve">Wpisać nazwę języka: </w:t>
            </w:r>
            <w:r>
              <w:rPr>
                <w:sz w:val="14"/>
              </w:rPr>
              <w:t>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4"/>
              </w:rPr>
            </w:pPr>
            <w:r w:rsidRPr="00226F4A">
              <w:rPr>
                <w:sz w:val="12"/>
              </w:rPr>
              <w:t>………………………</w:t>
            </w:r>
            <w:r>
              <w:rPr>
                <w:sz w:val="12"/>
              </w:rPr>
              <w:t>…………</w:t>
            </w:r>
            <w:r w:rsidRPr="00226F4A">
              <w:rPr>
                <w:sz w:val="12"/>
              </w:rPr>
              <w:t>……………………………</w:t>
            </w:r>
          </w:p>
        </w:tc>
      </w:tr>
      <w:tr w:rsidR="00F12AFA" w:rsidRPr="00226F4A" w:rsidTr="00F12AFA">
        <w:tc>
          <w:tcPr>
            <w:tcW w:w="6521" w:type="dxa"/>
            <w:shd w:val="clear" w:color="auto" w:fill="auto"/>
          </w:tcPr>
          <w:p w:rsidR="00F12AFA" w:rsidRPr="00226F4A" w:rsidRDefault="00F12AFA" w:rsidP="00F12AFA">
            <w:pPr>
              <w:rPr>
                <w:sz w:val="14"/>
              </w:rPr>
            </w:pPr>
            <w:r>
              <w:rPr>
                <w:sz w:val="14"/>
              </w:rPr>
              <w:t xml:space="preserve">* </w:t>
            </w:r>
            <w:r w:rsidRPr="00F12AFA">
              <w:rPr>
                <w:sz w:val="14"/>
                <w:szCs w:val="16"/>
              </w:rPr>
              <w:t>W przypadku rozwiniętej odpowiedzi 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F12AFA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226F4A" w:rsidRDefault="00F12AFA" w:rsidP="00F12AFA">
            <w:pPr>
              <w:jc w:val="center"/>
              <w:rPr>
                <w:i/>
                <w:sz w:val="14"/>
              </w:rPr>
            </w:pPr>
            <w:r w:rsidRPr="00226F4A">
              <w:rPr>
                <w:i/>
                <w:sz w:val="14"/>
              </w:rPr>
              <w:t>podpis nauczyciela</w:t>
            </w:r>
          </w:p>
        </w:tc>
      </w:tr>
      <w:tr w:rsidR="00F12AFA" w:rsidRPr="00226F4A" w:rsidTr="00F12AFA">
        <w:tc>
          <w:tcPr>
            <w:tcW w:w="6521" w:type="dxa"/>
            <w:shd w:val="clear" w:color="auto" w:fill="auto"/>
          </w:tcPr>
          <w:p w:rsidR="00F12AFA" w:rsidRDefault="00F12AFA" w:rsidP="00F12AFA">
            <w:pPr>
              <w:rPr>
                <w:sz w:val="14"/>
              </w:rPr>
            </w:pPr>
            <w:r>
              <w:rPr>
                <w:sz w:val="14"/>
              </w:rPr>
              <w:t xml:space="preserve">** </w:t>
            </w:r>
            <w:r w:rsidRPr="00F12AFA">
              <w:rPr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F12AFA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226F4A" w:rsidRDefault="00F12AFA" w:rsidP="00F12AFA">
            <w:pPr>
              <w:jc w:val="center"/>
              <w:rPr>
                <w:i/>
                <w:sz w:val="14"/>
              </w:rPr>
            </w:pPr>
          </w:p>
        </w:tc>
      </w:tr>
    </w:tbl>
    <w:p w:rsidR="00E64A4C" w:rsidRDefault="00C83F88" w:rsidP="00F12AFA">
      <w:pPr>
        <w:rPr>
          <w:i/>
          <w:iCs/>
          <w:sz w:val="20"/>
        </w:rPr>
      </w:pPr>
      <w:ins w:id="0" w:author="Marcin" w:date="2018-07-26T14:46:00Z"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73600" behindDoc="0" locked="0" layoutInCell="1" allowOverlap="1" wp14:anchorId="469E04AB" wp14:editId="37260198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176237</wp:posOffset>
                  </wp:positionV>
                  <wp:extent cx="5408930" cy="556260"/>
                  <wp:effectExtent l="0" t="0" r="1270" b="0"/>
                  <wp:wrapNone/>
                  <wp:docPr id="77" name="Pole tekstowe 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C83F88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C83F88" w:rsidRPr="004D1E04" w:rsidRDefault="00C83F88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C83F88" w:rsidRDefault="00C83F88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C83F88" w:rsidRDefault="00C83F88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C83F88" w:rsidRDefault="00C83F88" w:rsidP="00C83F88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469E04AB" id="Pole tekstowe 77" o:spid="_x0000_s1102" type="#_x0000_t202" style="position:absolute;margin-left:32.9pt;margin-top:13.9pt;width:425.9pt;height:43.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C83F88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C83F88" w:rsidRPr="004D1E04" w:rsidRDefault="00C83F88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C83F88" w:rsidRDefault="00C83F88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C83F88" w:rsidRDefault="00C83F88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C83F88" w:rsidRDefault="00C83F88" w:rsidP="00C83F88"/>
                    </w:txbxContent>
                  </v:textbox>
                </v:shape>
              </w:pict>
            </mc:Fallback>
          </mc:AlternateContent>
        </w:r>
      </w:ins>
    </w:p>
    <w:sectPr w:rsidR="00E64A4C" w:rsidSect="00F12AFA">
      <w:headerReference w:type="default" r:id="rId8"/>
      <w:footerReference w:type="even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311" w:rsidRDefault="00350311">
      <w:r>
        <w:separator/>
      </w:r>
    </w:p>
  </w:endnote>
  <w:endnote w:type="continuationSeparator" w:id="0">
    <w:p w:rsidR="00350311" w:rsidRDefault="00350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64A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311" w:rsidRDefault="00350311">
      <w:r>
        <w:separator/>
      </w:r>
    </w:p>
  </w:footnote>
  <w:footnote w:type="continuationSeparator" w:id="0">
    <w:p w:rsidR="00350311" w:rsidRDefault="00350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F12AFA" w:rsidRPr="005F2ABE" w:rsidTr="00CF781C">
      <w:tc>
        <w:tcPr>
          <w:tcW w:w="1526" w:type="dxa"/>
          <w:shd w:val="clear" w:color="auto" w:fill="595959" w:themeFill="text1" w:themeFillTint="A6"/>
        </w:tcPr>
        <w:p w:rsidR="00F12AFA" w:rsidRPr="005F2ABE" w:rsidRDefault="00F12AFA" w:rsidP="00F12AFA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 xml:space="preserve">10b </w:t>
          </w:r>
        </w:p>
      </w:tc>
      <w:tc>
        <w:tcPr>
          <w:tcW w:w="7796" w:type="dxa"/>
          <w:vAlign w:val="center"/>
        </w:tcPr>
        <w:p w:rsidR="00F12AFA" w:rsidRPr="00E15142" w:rsidRDefault="00F12AFA" w:rsidP="00F12AFA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Karta indywidualnej oceny</w:t>
          </w:r>
          <w:r w:rsidRPr="00BB66E1">
            <w:rPr>
              <w:i/>
              <w:sz w:val="16"/>
            </w:rPr>
            <w:t xml:space="preserve"> cz</w:t>
          </w:r>
          <w:r>
            <w:rPr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i/>
              <w:sz w:val="16"/>
            </w:rPr>
            <w:t xml:space="preserve">języka </w:t>
          </w:r>
          <w:r>
            <w:rPr>
              <w:i/>
              <w:sz w:val="16"/>
            </w:rPr>
            <w:t>obcego nowożytnego (bez określania poziomu)</w:t>
          </w:r>
        </w:p>
      </w:tc>
    </w:tr>
  </w:tbl>
  <w:p w:rsidR="00F12AFA" w:rsidRDefault="00F12A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35A36"/>
    <w:rsid w:val="00036047"/>
    <w:rsid w:val="00043FA8"/>
    <w:rsid w:val="0005329C"/>
    <w:rsid w:val="000638FF"/>
    <w:rsid w:val="00063AB2"/>
    <w:rsid w:val="00076782"/>
    <w:rsid w:val="00091CF0"/>
    <w:rsid w:val="000933A6"/>
    <w:rsid w:val="000B04EE"/>
    <w:rsid w:val="000D3650"/>
    <w:rsid w:val="000D7695"/>
    <w:rsid w:val="0013375B"/>
    <w:rsid w:val="00152E57"/>
    <w:rsid w:val="00190D0C"/>
    <w:rsid w:val="001E4DB2"/>
    <w:rsid w:val="002076DB"/>
    <w:rsid w:val="0021431D"/>
    <w:rsid w:val="00217259"/>
    <w:rsid w:val="00271FE2"/>
    <w:rsid w:val="00294822"/>
    <w:rsid w:val="002A7F50"/>
    <w:rsid w:val="00307957"/>
    <w:rsid w:val="003160BF"/>
    <w:rsid w:val="003308AF"/>
    <w:rsid w:val="00350311"/>
    <w:rsid w:val="00353006"/>
    <w:rsid w:val="00373E40"/>
    <w:rsid w:val="003F64EE"/>
    <w:rsid w:val="00412516"/>
    <w:rsid w:val="00413FE1"/>
    <w:rsid w:val="00475174"/>
    <w:rsid w:val="004868FE"/>
    <w:rsid w:val="00492D83"/>
    <w:rsid w:val="004B41DD"/>
    <w:rsid w:val="004C5DBE"/>
    <w:rsid w:val="00513DFC"/>
    <w:rsid w:val="005B1586"/>
    <w:rsid w:val="005C70D3"/>
    <w:rsid w:val="00664E89"/>
    <w:rsid w:val="006748D1"/>
    <w:rsid w:val="00683012"/>
    <w:rsid w:val="00724DCD"/>
    <w:rsid w:val="00731247"/>
    <w:rsid w:val="00740772"/>
    <w:rsid w:val="00785899"/>
    <w:rsid w:val="00797C88"/>
    <w:rsid w:val="00811DC8"/>
    <w:rsid w:val="008218D3"/>
    <w:rsid w:val="00863DCB"/>
    <w:rsid w:val="008745C7"/>
    <w:rsid w:val="008A3E49"/>
    <w:rsid w:val="008B40F0"/>
    <w:rsid w:val="00907450"/>
    <w:rsid w:val="00937ECD"/>
    <w:rsid w:val="00994ABC"/>
    <w:rsid w:val="009C4F1A"/>
    <w:rsid w:val="009D163E"/>
    <w:rsid w:val="009D32B5"/>
    <w:rsid w:val="009E3F5F"/>
    <w:rsid w:val="00A12C48"/>
    <w:rsid w:val="00A23E94"/>
    <w:rsid w:val="00A56EB8"/>
    <w:rsid w:val="00AA114C"/>
    <w:rsid w:val="00B3225A"/>
    <w:rsid w:val="00B44A10"/>
    <w:rsid w:val="00B86AEA"/>
    <w:rsid w:val="00BA0370"/>
    <w:rsid w:val="00C01948"/>
    <w:rsid w:val="00C24578"/>
    <w:rsid w:val="00C83F88"/>
    <w:rsid w:val="00D00306"/>
    <w:rsid w:val="00D25B31"/>
    <w:rsid w:val="00D3282A"/>
    <w:rsid w:val="00D54ED7"/>
    <w:rsid w:val="00D67630"/>
    <w:rsid w:val="00D940E5"/>
    <w:rsid w:val="00DD57C4"/>
    <w:rsid w:val="00E64A4C"/>
    <w:rsid w:val="00E86762"/>
    <w:rsid w:val="00EB681F"/>
    <w:rsid w:val="00EE78F9"/>
    <w:rsid w:val="00F12AFA"/>
    <w:rsid w:val="00F360BC"/>
    <w:rsid w:val="00F57FA5"/>
    <w:rsid w:val="00F93626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BFD91EF2-EA28-466A-8C90-6C13E3B6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F12AF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12AFA"/>
    <w:pPr>
      <w:ind w:left="720"/>
      <w:contextualSpacing/>
    </w:pPr>
  </w:style>
  <w:style w:type="table" w:styleId="Tabela-Siatka">
    <w:name w:val="Table Grid"/>
    <w:basedOn w:val="Standardowy"/>
    <w:rsid w:val="00C83F8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C83F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3E1E1-772D-4617-8582-784D3268A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</cp:lastModifiedBy>
  <cp:revision>3</cp:revision>
  <cp:lastPrinted>2011-08-30T09:16:00Z</cp:lastPrinted>
  <dcterms:created xsi:type="dcterms:W3CDTF">2018-07-28T11:29:00Z</dcterms:created>
  <dcterms:modified xsi:type="dcterms:W3CDTF">2018-07-28T11:29:00Z</dcterms:modified>
</cp:coreProperties>
</file>